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EB7F68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EB7F68">
        <w:trPr>
          <w:trHeight w:val="842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CC7917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EB7F68">
        <w:trPr>
          <w:trHeight w:val="117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490F4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Hrana</w:t>
            </w:r>
            <w:r w:rsidRPr="00490F4F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za dušu i tijelo</w:t>
            </w:r>
          </w:p>
        </w:tc>
        <w:tc>
          <w:tcPr>
            <w:tcW w:w="2268" w:type="dxa"/>
            <w:vMerge w:val="restart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EB7F68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000000" w:rsidRDefault="00490F4F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Zdravlje i prehrana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EB7F68">
        <w:tc>
          <w:tcPr>
            <w:tcW w:w="9776" w:type="dxa"/>
            <w:gridSpan w:val="4"/>
            <w:shd w:val="clear" w:color="auto" w:fill="92CDDC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B607AC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  <w:sz w:val="22"/>
                <w:szCs w:val="22"/>
              </w:rPr>
            </w:pPr>
            <w:r w:rsidRPr="00B607AC">
              <w:rPr>
                <w:color w:val="231F20"/>
                <w:sz w:val="22"/>
                <w:szCs w:val="22"/>
              </w:rPr>
              <w:t>A.3.2.A Opisuje pravilnu prehranu i prepoznaje neprimjerenost redukcijske dijete za dob i razvoj.</w:t>
            </w:r>
          </w:p>
          <w:p w:rsidR="00000000" w:rsidRDefault="00B607AC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  <w:sz w:val="22"/>
                <w:szCs w:val="22"/>
              </w:rPr>
            </w:pPr>
            <w:r w:rsidRPr="00B607AC">
              <w:rPr>
                <w:color w:val="231F20"/>
                <w:sz w:val="22"/>
                <w:szCs w:val="22"/>
              </w:rPr>
              <w:t>A.3.2.B Opisuje nutritivni sastav procesuiranih namirnica i pravilno čita njihove deklaracije</w:t>
            </w:r>
            <w:r>
              <w:rPr>
                <w:color w:val="231F20"/>
                <w:sz w:val="22"/>
                <w:szCs w:val="22"/>
              </w:rPr>
              <w:t>.</w:t>
            </w:r>
          </w:p>
          <w:p w:rsidR="00000000" w:rsidRDefault="00B607AC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  <w:r w:rsidRPr="00B607AC">
              <w:rPr>
                <w:color w:val="231F20"/>
                <w:sz w:val="22"/>
                <w:szCs w:val="22"/>
              </w:rPr>
              <w:t>A.3.2.C Opisuje važnost i način prilagođavanja prehrane godišnjem dobu i podneblju.</w:t>
            </w:r>
          </w:p>
        </w:tc>
      </w:tr>
      <w:tr w:rsidR="00AA0C99" w:rsidRPr="00FF3B64" w:rsidTr="00EB7F68">
        <w:tc>
          <w:tcPr>
            <w:tcW w:w="2525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0"/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745325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pravilna prehrana, </w:t>
            </w:r>
            <w:r w:rsidR="00055DB6">
              <w:rPr>
                <w:rFonts w:ascii="Times New Roman" w:eastAsia="Times New Roman" w:hAnsi="Times New Roman" w:cs="Times New Roman"/>
                <w:sz w:val="24"/>
                <w:szCs w:val="24"/>
              </w:rPr>
              <w:t>uravnotežena prehrana, zdravlje, poremećaj u prehrani</w:t>
            </w:r>
          </w:p>
        </w:tc>
      </w:tr>
      <w:tr w:rsidR="00AA0C99" w:rsidRPr="00FF3B64" w:rsidTr="00EB7F68"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ED6D4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bijela, crvena i plava kreda, za sva</w:t>
            </w:r>
            <w:r w:rsidR="00B607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kog učenika listić iz priloga 1 i priloga 3, učenicima: crvena drvena bojica ili flomaster </w:t>
            </w:r>
          </w:p>
        </w:tc>
      </w:tr>
      <w:tr w:rsidR="00AA0C99" w:rsidRPr="00FF3B64" w:rsidTr="00EB7F68">
        <w:tc>
          <w:tcPr>
            <w:tcW w:w="9776" w:type="dxa"/>
            <w:gridSpan w:val="4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bookmarkEnd w:id="0"/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najavljuje da je cilj današnjeg sata razgovor o pravilnoj i urav</w:t>
            </w:r>
            <w:r w:rsidR="00B60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noteženoj prehrani i zdravlju. </w:t>
            </w:r>
          </w:p>
          <w:p w:rsidR="00000000" w:rsidRDefault="00F6342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ins w:id="1" w:author="sk-mpovalec" w:date="2021-09-15T15:27:00Z">
              <w:r w:rsidR="006744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A</w:t>
              </w:r>
            </w:ins>
            <w:del w:id="2" w:author="sk-mpovalec" w:date="2021-09-15T15:27:00Z">
              <w:r w:rsidRPr="00E77551" w:rsidDel="006744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a</w:delText>
              </w:r>
            </w:del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>ktivnost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dijeli učenicima listiće na koje trebaju zapisati što su sve konzumirali prethodnog dana. Za ovu aktivnost predviđeno je 5 minuta. 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za to vrijeme na ploči crta vagu sa crvenim i plavim utegom. (Prilog 2: Plan ploče)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ins w:id="3" w:author="sk-mpovalec" w:date="2021-09-15T15:27:00Z">
              <w:r w:rsidR="006744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A</w:t>
              </w:r>
            </w:ins>
            <w:del w:id="4" w:author="sk-mpovalec" w:date="2021-09-15T15:27:00Z">
              <w:r w:rsidRPr="00E77551" w:rsidDel="006744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a</w:delText>
              </w:r>
            </w:del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>ktivnost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poziva učenike da crvenom bojom označe hranu i pića koja slove kao nezdrava. Učenici izdvajaju sa svog popisa hranu i pića koja smatraju nezdravom, a razrednik ih zapisuje unutar crvenog utega, a zatim i zdravu hranu i pića koju zapisuje unutar plavog utega.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Razgovor o hrani i pićima unutar crvenog kruga. Zašto ste izdvojili…? Što je nezdravo kod…? Kako ono može utjecati na naše zdravlje? Što sadrži? 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iznad krugova na ploču zapisuje „URAVNOTEŽENA PREHRANA</w:t>
            </w:r>
            <w:del w:id="5" w:author="sk-mpovalec" w:date="2021-09-15T15:28:00Z">
              <w:r w:rsidRPr="00E77551" w:rsidDel="006744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 xml:space="preserve">“. </w:delText>
              </w:r>
            </w:del>
            <w:ins w:id="6" w:author="sk-mpovalec" w:date="2021-09-15T15:28:00Z">
              <w:r w:rsidR="006744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”</w:t>
              </w:r>
              <w:r w:rsidR="00674431" w:rsidRPr="00E7755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. </w:t>
              </w:r>
            </w:ins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Ponovimo, što bi to bila uravnotežena prehrana? Smijemo li konzumirati pića i hranu koja sadrži visoke količine šećera, soli i masnoće? 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Zaključuju da je ključ uravnotežene prehrane raznovrsna hrana te da možemo povremeno, u manjim količinama konzumirati i dodatke poput kolača, sladoleda, sokova, čipsa i sličnog. 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ins w:id="7" w:author="sk-mpovalec" w:date="2021-09-15T15:28:00Z">
              <w:r w:rsidR="006744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A</w:t>
              </w:r>
            </w:ins>
            <w:del w:id="8" w:author="sk-mpovalec" w:date="2021-09-15T15:28:00Z">
              <w:r w:rsidRPr="00E77551" w:rsidDel="006744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a</w:delText>
              </w:r>
            </w:del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>ktivnost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poziva učenike da svoj listić zamijene sa razrednim kolegom te da jedni drugima na temelju crveno označene hrane pronađu i zapišu unutar praznih pravokutnika, zdravu zamjenu za tu hranu. </w:t>
            </w:r>
          </w:p>
          <w:p w:rsidR="00000000" w:rsidRDefault="00B607AC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="00055D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ins w:id="9" w:author="sk-mpovalec" w:date="2021-09-15T15:28:00Z">
              <w:r w:rsidR="006744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A</w:t>
              </w:r>
            </w:ins>
            <w:del w:id="10" w:author="sk-mpovalec" w:date="2021-09-15T15:28:00Z">
              <w:r w:rsidDel="00674431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>a</w:delText>
              </w:r>
            </w:del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ktivnost </w:t>
            </w:r>
          </w:p>
          <w:p w:rsidR="00000000" w:rsidRDefault="00B607AC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Razgovor s učenicima. </w:t>
            </w:r>
            <w:r w:rsidR="00055D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Što je pravilna prehrana? Ovisi li pravilna prehrana o dobi neke osobe? Što se događa s vašim tijelom sada? Kakva mu je hrana potrebna? Što se događa ako se ne hranimo pravilno? Što je poremećaj u prehrani? Koje bolesti može izazvati određena hrana? Zašto je važno jesti svježu domaću hranu, a izbjegavati prerađenu hranu? </w:t>
            </w:r>
          </w:p>
          <w:p w:rsidR="00000000" w:rsidRDefault="00055DB6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s učenicima dolazi do važnih zaključaka te naglašava važne pojmove koje zapisuje na ploču. </w:t>
            </w:r>
          </w:p>
          <w:p w:rsidR="00000000" w:rsidRDefault="00F6342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učenicima na kraju sata dijeli isprintane recepte za deset đačkih sendviča. </w:t>
            </w:r>
          </w:p>
          <w:p w:rsidR="00000000" w:rsidRDefault="00E7755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551">
              <w:rPr>
                <w:rFonts w:ascii="Times New Roman" w:hAnsi="Times New Roman" w:cs="Times New Roman"/>
                <w:bCs/>
                <w:sz w:val="24"/>
                <w:szCs w:val="24"/>
              </w:rPr>
              <w:t>(Prilog 3)</w:t>
            </w:r>
          </w:p>
          <w:p w:rsidR="00000000" w:rsidRDefault="00F6342D">
            <w:pPr>
              <w:jc w:val="both"/>
              <w:rPr>
                <w:bCs/>
              </w:rPr>
            </w:pPr>
          </w:p>
        </w:tc>
      </w:tr>
    </w:tbl>
    <w:p w:rsidR="00000000" w:rsidRDefault="00F6342D">
      <w:pPr>
        <w:tabs>
          <w:tab w:val="left" w:pos="880"/>
          <w:tab w:val="left" w:pos="2960"/>
        </w:tabs>
        <w:spacing w:after="0" w:line="360" w:lineRule="auto"/>
        <w:jc w:val="both"/>
      </w:pPr>
    </w:p>
    <w:p w:rsidR="00836D40" w:rsidRDefault="00836D40" w:rsidP="001470FC">
      <w:pPr>
        <w:rPr>
          <w:rFonts w:ascii="Times New Roman" w:hAnsi="Times New Roman" w:cs="Times New Roman"/>
          <w:b/>
          <w:sz w:val="24"/>
          <w:szCs w:val="24"/>
        </w:rPr>
        <w:sectPr w:rsidR="00836D40" w:rsidSect="00836D4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36D40" w:rsidRDefault="00836D40" w:rsidP="001470FC">
      <w:pPr>
        <w:rPr>
          <w:rFonts w:ascii="Times New Roman" w:hAnsi="Times New Roman" w:cs="Times New Roman"/>
          <w:b/>
          <w:sz w:val="24"/>
          <w:szCs w:val="24"/>
        </w:rPr>
      </w:pPr>
    </w:p>
    <w:p w:rsidR="00442C58" w:rsidRDefault="00F6342D" w:rsidP="001470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-518132</wp:posOffset>
            </wp:positionH>
            <wp:positionV relativeFrom="paragraph">
              <wp:posOffset>164217</wp:posOffset>
            </wp:positionV>
            <wp:extent cx="7051948" cy="5096786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sspng-de-wolkenfabriek-groninger-gezinsbode-beijum-plate-dish-knife-and-fork-vector-5a7c4084736744.1902983315180924204727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8467" cy="51014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0C99"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810E1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71458C" w:rsidRPr="0071458C" w:rsidRDefault="00F6342D" w:rsidP="001470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6224574</wp:posOffset>
            </wp:positionH>
            <wp:positionV relativeFrom="paragraph">
              <wp:posOffset>215293</wp:posOffset>
            </wp:positionV>
            <wp:extent cx="3359888" cy="4363720"/>
            <wp:effectExtent l="0" t="0" r="0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4363" r="4045"/>
                    <a:stretch/>
                  </pic:blipFill>
                  <pic:spPr bwMode="auto">
                    <a:xfrm>
                      <a:off x="0" y="0"/>
                      <a:ext cx="3359888" cy="436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77551" w:rsidRPr="00E77551">
        <w:rPr>
          <w:rFonts w:ascii="Times New Roman" w:hAnsi="Times New Roman" w:cs="Times New Roman"/>
          <w:sz w:val="24"/>
          <w:szCs w:val="24"/>
        </w:rPr>
        <w:t>Zapiši sve što si jučer jeo/jela i pio/pila!</w:t>
      </w:r>
    </w:p>
    <w:tbl>
      <w:tblPr>
        <w:tblStyle w:val="TableGrid"/>
        <w:tblpPr w:leftFromText="180" w:rightFromText="180" w:vertAnchor="text" w:horzAnchor="margin" w:tblpY="6907"/>
        <w:tblW w:w="0" w:type="auto"/>
        <w:tblLook w:val="04A0"/>
      </w:tblPr>
      <w:tblGrid>
        <w:gridCol w:w="1399"/>
        <w:gridCol w:w="1399"/>
        <w:gridCol w:w="1399"/>
        <w:gridCol w:w="1399"/>
        <w:gridCol w:w="1399"/>
        <w:gridCol w:w="1399"/>
        <w:gridCol w:w="1400"/>
        <w:gridCol w:w="1400"/>
        <w:gridCol w:w="1400"/>
        <w:gridCol w:w="1400"/>
      </w:tblGrid>
      <w:tr w:rsidR="00745325" w:rsidTr="00745325">
        <w:tc>
          <w:tcPr>
            <w:tcW w:w="1399" w:type="dxa"/>
          </w:tcPr>
          <w:p w:rsidR="00745325" w:rsidRDefault="00745325" w:rsidP="0074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745325" w:rsidRDefault="00745325" w:rsidP="0074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745325" w:rsidRDefault="00745325" w:rsidP="0074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745325" w:rsidRDefault="00745325" w:rsidP="0074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745325" w:rsidRDefault="00745325" w:rsidP="0074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</w:tcPr>
          <w:p w:rsidR="00745325" w:rsidRDefault="00745325" w:rsidP="0074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</w:tcPr>
          <w:p w:rsidR="00745325" w:rsidRDefault="00745325" w:rsidP="0074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</w:tcPr>
          <w:p w:rsidR="00745325" w:rsidRDefault="00745325" w:rsidP="0074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</w:tcPr>
          <w:p w:rsidR="00745325" w:rsidRDefault="00745325" w:rsidP="0074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</w:tcPr>
          <w:p w:rsidR="00745325" w:rsidRDefault="00745325" w:rsidP="0074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7551" w:rsidRPr="00E77551" w:rsidRDefault="00E77551">
      <w:pPr>
        <w:ind w:left="-567"/>
        <w:rPr>
          <w:rFonts w:ascii="Times New Roman" w:hAnsi="Times New Roman" w:cs="Times New Roman"/>
          <w:b/>
          <w:sz w:val="24"/>
          <w:szCs w:val="24"/>
        </w:rPr>
        <w:sectPr w:rsidR="00E77551" w:rsidRPr="00E77551" w:rsidSect="00836D4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left:0;text-align:left;margin-left:118.2pt;margin-top:11pt;width:246pt;height:276.05pt;z-index:25166131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" filled="f" stroked="f">
            <v:textbox style="mso-next-textbox:#Tekstni okvir 2">
              <w:txbxContent>
                <w:p w:rsidR="00000000" w:rsidRDefault="00E77551">
                  <w:pPr>
                    <w:spacing w:after="0"/>
                    <w:jc w:val="center"/>
                    <w:rPr>
                      <w:b/>
                    </w:rPr>
                  </w:pPr>
                  <w:r w:rsidRPr="00E77551">
                    <w:rPr>
                      <w:b/>
                    </w:rPr>
                    <w:t>HRANA</w:t>
                  </w:r>
                </w:p>
                <w:p w:rsidR="00000000" w:rsidRDefault="0071458C">
                  <w:pPr>
                    <w:spacing w:after="0"/>
                  </w:pPr>
                  <w:r>
                    <w:t>Prije podne:</w:t>
                  </w:r>
                </w:p>
                <w:p w:rsidR="00000000" w:rsidRDefault="00F6342D">
                  <w:pPr>
                    <w:pBdr>
                      <w:top w:val="single" w:sz="12" w:space="1" w:color="auto"/>
                      <w:bottom w:val="single" w:sz="12" w:space="1" w:color="auto"/>
                    </w:pBdr>
                    <w:spacing w:after="0"/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</w:pPr>
                </w:p>
                <w:p w:rsidR="00000000" w:rsidRDefault="0071458C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</w:pPr>
                  <w:r>
                    <w:t>Poslije podne:</w:t>
                  </w: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</w:pPr>
                </w:p>
                <w:p w:rsidR="00000000" w:rsidRDefault="0071458C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</w:pPr>
                  <w:r>
                    <w:t xml:space="preserve">Navečer: </w:t>
                  </w: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</w:pPr>
                </w:p>
                <w:p w:rsidR="00000000" w:rsidRDefault="00F6342D"/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7" type="#_x0000_t202" style="position:absolute;left:0;text-align:left;margin-left:570.45pt;margin-top:26.05pt;width:124.65pt;height:239.4pt;z-index:251662336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" filled="f" stroked="f">
            <v:textbox style="mso-next-textbox:#_x0000_s1027">
              <w:txbxContent>
                <w:p w:rsidR="00000000" w:rsidRDefault="00E77551">
                  <w:pPr>
                    <w:jc w:val="center"/>
                    <w:rPr>
                      <w:b/>
                    </w:rPr>
                  </w:pPr>
                  <w:r w:rsidRPr="00E77551">
                    <w:rPr>
                      <w:b/>
                    </w:rPr>
                    <w:t>PIĆA</w:t>
                  </w:r>
                </w:p>
                <w:p w:rsidR="00000000" w:rsidRDefault="00F6342D">
                  <w:pPr>
                    <w:pBdr>
                      <w:top w:val="single" w:sz="12" w:space="1" w:color="auto"/>
                      <w:bottom w:val="single" w:sz="12" w:space="1" w:color="auto"/>
                    </w:pBdr>
                    <w:spacing w:after="0"/>
                    <w:jc w:val="center"/>
                    <w:rPr>
                      <w:b/>
                    </w:rPr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  <w:jc w:val="center"/>
                    <w:rPr>
                      <w:b/>
                    </w:rPr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  <w:jc w:val="center"/>
                    <w:rPr>
                      <w:b/>
                    </w:rPr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  <w:jc w:val="center"/>
                    <w:rPr>
                      <w:b/>
                    </w:rPr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  <w:jc w:val="center"/>
                    <w:rPr>
                      <w:b/>
                    </w:rPr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  <w:jc w:val="center"/>
                    <w:rPr>
                      <w:b/>
                    </w:rPr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  <w:jc w:val="center"/>
                    <w:rPr>
                      <w:b/>
                    </w:rPr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  <w:jc w:val="center"/>
                    <w:rPr>
                      <w:b/>
                    </w:rPr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  <w:jc w:val="center"/>
                    <w:rPr>
                      <w:b/>
                    </w:rPr>
                  </w:pPr>
                </w:p>
                <w:p w:rsidR="00000000" w:rsidRDefault="00F6342D">
                  <w:pPr>
                    <w:pBdr>
                      <w:bottom w:val="single" w:sz="12" w:space="1" w:color="auto"/>
                      <w:between w:val="single" w:sz="12" w:space="1" w:color="auto"/>
                    </w:pBdr>
                    <w:spacing w:after="0"/>
                    <w:jc w:val="center"/>
                    <w:rPr>
                      <w:b/>
                    </w:rPr>
                  </w:pPr>
                </w:p>
                <w:p w:rsidR="00000000" w:rsidRDefault="00F6342D">
                  <w:pPr>
                    <w:jc w:val="center"/>
                    <w:rPr>
                      <w:b/>
                    </w:rPr>
                  </w:pPr>
                </w:p>
              </w:txbxContent>
            </v:textbox>
            <w10:wrap type="square"/>
          </v:shape>
        </w:pict>
      </w:r>
      <w:r w:rsidR="00CC791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42C58" w:rsidRDefault="00ED6D42" w:rsidP="001470FC">
      <w:pPr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lastRenderedPageBreak/>
        <w:t>Prilog 2</w:t>
      </w:r>
    </w:p>
    <w:p w:rsidR="00F170EF" w:rsidRDefault="00E77551" w:rsidP="001470FC">
      <w:pPr>
        <w:rPr>
          <w:rFonts w:ascii="Times New Roman" w:hAnsi="Times New Roman" w:cs="Times New Roman"/>
          <w:sz w:val="24"/>
          <w:szCs w:val="24"/>
        </w:rPr>
      </w:pPr>
      <w:r w:rsidRPr="00E77551">
        <w:rPr>
          <w:rFonts w:ascii="Times New Roman" w:hAnsi="Times New Roman" w:cs="Times New Roman"/>
          <w:b/>
          <w:noProof/>
          <w:sz w:val="24"/>
          <w:szCs w:val="24"/>
        </w:rPr>
        <w:pict>
          <v:rect id="Rectangle 5" o:spid="_x0000_s1028" style="position:absolute;margin-left:6.8pt;margin-top:22.7pt;width:430.2pt;height:226.8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" fillcolor="#9bbb59 [3206]" strokecolor="#f2f2f2 [3041]" strokeweight="3pt">
            <v:shadow on="t" color="#4e6128 [1606]" opacity=".5" offset="1pt"/>
            <v:textbox style="mso-next-textbox:#Rectangle 5">
              <w:txbxContent>
                <w:p w:rsidR="00F170EF" w:rsidRDefault="00F170EF"/>
              </w:txbxContent>
            </v:textbox>
          </v:rect>
        </w:pict>
      </w:r>
      <w:r w:rsidR="000A406F" w:rsidRPr="000A406F">
        <w:rPr>
          <w:rFonts w:ascii="Times New Roman" w:hAnsi="Times New Roman" w:cs="Times New Roman"/>
          <w:b/>
          <w:sz w:val="24"/>
          <w:szCs w:val="24"/>
        </w:rPr>
        <w:t xml:space="preserve">PRIMJER </w:t>
      </w:r>
      <w:r w:rsidR="00F170EF" w:rsidRPr="000A406F">
        <w:rPr>
          <w:rFonts w:ascii="Times New Roman" w:hAnsi="Times New Roman" w:cs="Times New Roman"/>
          <w:b/>
          <w:sz w:val="24"/>
          <w:szCs w:val="24"/>
        </w:rPr>
        <w:t>PLAN</w:t>
      </w:r>
      <w:r w:rsidR="000A406F" w:rsidRPr="000A406F">
        <w:rPr>
          <w:rFonts w:ascii="Times New Roman" w:hAnsi="Times New Roman" w:cs="Times New Roman"/>
          <w:b/>
          <w:sz w:val="24"/>
          <w:szCs w:val="24"/>
        </w:rPr>
        <w:t>A</w:t>
      </w:r>
      <w:r w:rsidR="00F170EF" w:rsidRPr="000A406F">
        <w:rPr>
          <w:rFonts w:ascii="Times New Roman" w:hAnsi="Times New Roman" w:cs="Times New Roman"/>
          <w:b/>
          <w:sz w:val="24"/>
          <w:szCs w:val="24"/>
        </w:rPr>
        <w:t xml:space="preserve"> PLOČE</w:t>
      </w:r>
      <w:r w:rsidR="00F170EF">
        <w:rPr>
          <w:rFonts w:ascii="Times New Roman" w:hAnsi="Times New Roman" w:cs="Times New Roman"/>
          <w:sz w:val="24"/>
          <w:szCs w:val="24"/>
        </w:rPr>
        <w:t>:</w:t>
      </w: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E77551" w:rsidP="001470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77" coordsize="21600,21600" o:spt="177" path="m,l21600,r,17255l10800,21600,,17255xe">
            <v:stroke joinstyle="miter"/>
            <v:path gradientshapeok="t" o:connecttype="rect" textboxrect="0,0,21600,17255"/>
          </v:shapetype>
          <v:shape id="Dijagram toka: Izvanstranični poveznik 23" o:spid="_x0000_s1044" type="#_x0000_t177" style="position:absolute;margin-left:285.4pt;margin-top:17.1pt;width:75.75pt;height:101.45pt;rotation:180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" filled="f" strokecolor="red" strokeweight="2.25pt">
            <v:shadow on="t" color="black" opacity="22937f" origin=",.5" offset="0,.63889mm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Luk 21" o:spid="_x0000_s1043" style="position:absolute;margin-left:107.55pt;margin-top:8.8pt;width:219.1pt;height:61.95pt;rotation:-813232fd;z-index:251664384;visibility:visible;v-text-anchor:middle" coordsize="2782570,7867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" adj="0,,0" path="m477,403686nsc-17719,207320,479187,37255,1164636,5255v148829,-6948,300663,-7007,449558,-173c2287724,35993,2782570,200452,2782570,393383r-1391285,l477,403686xem477,403686nfc-17719,207320,479187,37255,1164636,5255v148829,-6948,300663,-7007,449558,-173c2287724,35993,2782570,200452,2782570,393383e" filled="f" strokecolor="white [3212]" strokeweight="2pt">
            <v:stroke joinstyle="round"/>
            <v:shadow on="t" color="black" opacity="24903f" origin=",.5" offset="0,.55556mm"/>
            <v:formulas/>
            <v:path arrowok="t" o:connecttype="custom" o:connectlocs="477,403686;1164636,5255;1614194,5082;2782570,393383" o:connectangles="0,0,0,0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Jednakokračni trokut 20" o:spid="_x0000_s1042" type="#_x0000_t5" style="position:absolute;margin-left:187.1pt;margin-top:8.9pt;width:60.7pt;height:185.3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" adj="10132" filled="f" strokecolor="white [3212]" strokeweight="2.25pt">
            <v:shadow on="t" color="black" opacity="22937f" origin=",.5" offset="0,.63889mm"/>
          </v:shape>
        </w:pict>
      </w: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E77551" w:rsidP="001470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Dijagram toka: Izvanstranični poveznik 22" o:spid="_x0000_s1041" type="#_x0000_t177" style="position:absolute;margin-left:72.5pt;margin-top:18.8pt;width:75.75pt;height:101.45pt;rotation:180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" filled="f" strokecolor="#0070c0" strokeweight="2.25pt">
            <v:shadow on="t" color="black" opacity="22937f" origin=",.5" offset="0,.63889mm"/>
          </v:shape>
        </w:pict>
      </w: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F170EF" w:rsidRDefault="00F170EF" w:rsidP="001470FC">
      <w:pPr>
        <w:rPr>
          <w:rFonts w:ascii="Times New Roman" w:hAnsi="Times New Roman" w:cs="Times New Roman"/>
          <w:sz w:val="24"/>
          <w:szCs w:val="24"/>
        </w:rPr>
      </w:pPr>
    </w:p>
    <w:p w:rsidR="00836D40" w:rsidRDefault="00836D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Prilog 3</w:t>
      </w:r>
    </w:p>
    <w:p w:rsidR="00836D40" w:rsidRPr="00836D40" w:rsidRDefault="00E77551">
      <w:pPr>
        <w:rPr>
          <w:rFonts w:ascii="Times New Roman" w:hAnsi="Times New Roman" w:cs="Times New Roman"/>
          <w:sz w:val="24"/>
          <w:szCs w:val="24"/>
        </w:rPr>
      </w:pPr>
      <w:r w:rsidRPr="00E77551">
        <w:rPr>
          <w:rFonts w:ascii="Times New Roman" w:hAnsi="Times New Roman" w:cs="Times New Roman"/>
          <w:sz w:val="24"/>
          <w:szCs w:val="24"/>
        </w:rPr>
        <w:t xml:space="preserve">Deset đačkih sendviča </w:t>
      </w:r>
    </w:p>
    <w:p w:rsidR="00836D40" w:rsidRPr="00836D40" w:rsidRDefault="00E77551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E77551">
          <w:rPr>
            <w:rStyle w:val="Hyperlink"/>
            <w:rFonts w:ascii="Times New Roman" w:hAnsi="Times New Roman" w:cs="Times New Roman"/>
            <w:sz w:val="24"/>
            <w:szCs w:val="24"/>
          </w:rPr>
          <w:t>https://www.hzjz.hr/sluzba-promicanje-zdravlja/deset-dackih-sendvica/</w:t>
        </w:r>
      </w:hyperlink>
      <w:r w:rsidRPr="00E775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0EF" w:rsidRPr="00F170EF" w:rsidRDefault="00E77551">
      <w:pPr>
        <w:rPr>
          <w:rFonts w:ascii="Times New Roman" w:hAnsi="Times New Roman" w:cs="Times New Roman"/>
          <w:b/>
          <w:sz w:val="24"/>
          <w:szCs w:val="24"/>
        </w:rPr>
      </w:pPr>
      <w:r w:rsidRPr="00E77551">
        <w:rPr>
          <w:rFonts w:ascii="Times New Roman" w:hAnsi="Times New Roman" w:cs="Times New Roman"/>
          <w:sz w:val="24"/>
          <w:szCs w:val="24"/>
        </w:rPr>
        <w:t>Preuzeti u PDF-u i isprintati</w:t>
      </w:r>
      <w:ins w:id="11" w:author="sk-mpovalec" w:date="2021-09-15T15:29:00Z">
        <w:r w:rsidR="00674431">
          <w:rPr>
            <w:rFonts w:ascii="Times New Roman" w:hAnsi="Times New Roman" w:cs="Times New Roman"/>
            <w:b/>
            <w:sz w:val="24"/>
            <w:szCs w:val="24"/>
          </w:rPr>
          <w:t>.</w:t>
        </w:r>
      </w:ins>
      <w:del w:id="12" w:author="sk-mpovalec" w:date="2021-09-15T15:29:00Z">
        <w:r w:rsidR="00836D40" w:rsidDel="00674431">
          <w:rPr>
            <w:rFonts w:ascii="Times New Roman" w:hAnsi="Times New Roman" w:cs="Times New Roman"/>
            <w:b/>
            <w:sz w:val="24"/>
            <w:szCs w:val="24"/>
          </w:rPr>
          <w:delText xml:space="preserve"> </w:delText>
        </w:r>
      </w:del>
    </w:p>
    <w:sectPr w:rsidR="00F170EF" w:rsidRPr="00F170EF" w:rsidSect="00CB2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846F3"/>
    <w:multiLevelType w:val="hybridMultilevel"/>
    <w:tmpl w:val="31C6D4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55DB6"/>
    <w:rsid w:val="00083C9B"/>
    <w:rsid w:val="000A406F"/>
    <w:rsid w:val="001470FC"/>
    <w:rsid w:val="00285FDE"/>
    <w:rsid w:val="002D523A"/>
    <w:rsid w:val="002E41D1"/>
    <w:rsid w:val="002E7A17"/>
    <w:rsid w:val="003037BC"/>
    <w:rsid w:val="00313FEB"/>
    <w:rsid w:val="00392DA1"/>
    <w:rsid w:val="003F3103"/>
    <w:rsid w:val="00442C58"/>
    <w:rsid w:val="004612F5"/>
    <w:rsid w:val="00490F4F"/>
    <w:rsid w:val="004B1390"/>
    <w:rsid w:val="00524139"/>
    <w:rsid w:val="005422B4"/>
    <w:rsid w:val="005462F0"/>
    <w:rsid w:val="00573494"/>
    <w:rsid w:val="00582218"/>
    <w:rsid w:val="00582FDF"/>
    <w:rsid w:val="00662406"/>
    <w:rsid w:val="00674431"/>
    <w:rsid w:val="0071458C"/>
    <w:rsid w:val="00730D78"/>
    <w:rsid w:val="00745325"/>
    <w:rsid w:val="007B6EFC"/>
    <w:rsid w:val="00810E10"/>
    <w:rsid w:val="00836D40"/>
    <w:rsid w:val="008B1991"/>
    <w:rsid w:val="008E196B"/>
    <w:rsid w:val="008F7F57"/>
    <w:rsid w:val="00914C7D"/>
    <w:rsid w:val="009354AB"/>
    <w:rsid w:val="0093633A"/>
    <w:rsid w:val="00936FB8"/>
    <w:rsid w:val="00A05332"/>
    <w:rsid w:val="00A51938"/>
    <w:rsid w:val="00AA0C99"/>
    <w:rsid w:val="00B0376B"/>
    <w:rsid w:val="00B607AC"/>
    <w:rsid w:val="00C270CC"/>
    <w:rsid w:val="00C55B2E"/>
    <w:rsid w:val="00C94C82"/>
    <w:rsid w:val="00CB2B38"/>
    <w:rsid w:val="00CC72EB"/>
    <w:rsid w:val="00CC7917"/>
    <w:rsid w:val="00CD737E"/>
    <w:rsid w:val="00D04ECA"/>
    <w:rsid w:val="00D1524C"/>
    <w:rsid w:val="00D302E4"/>
    <w:rsid w:val="00D36EF2"/>
    <w:rsid w:val="00D77B78"/>
    <w:rsid w:val="00D9679A"/>
    <w:rsid w:val="00DE0D91"/>
    <w:rsid w:val="00E260E8"/>
    <w:rsid w:val="00E31005"/>
    <w:rsid w:val="00E430E3"/>
    <w:rsid w:val="00E64353"/>
    <w:rsid w:val="00E77551"/>
    <w:rsid w:val="00EB7F68"/>
    <w:rsid w:val="00ED6D42"/>
    <w:rsid w:val="00ED7147"/>
    <w:rsid w:val="00F06E19"/>
    <w:rsid w:val="00F170EF"/>
    <w:rsid w:val="00F441E4"/>
    <w:rsid w:val="00F6342D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zjz.hr/sluzba-promicanje-zdravlja/deset-dackih-sendvica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16F1A-D670-46D9-91C6-0E53A13B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sk-mpovalec</dc:creator>
  <cp:lastModifiedBy>sk-mpovalec</cp:lastModifiedBy>
  <cp:revision>4</cp:revision>
  <dcterms:created xsi:type="dcterms:W3CDTF">2021-09-13T10:20:00Z</dcterms:created>
  <dcterms:modified xsi:type="dcterms:W3CDTF">2021-09-15T13:29:00Z</dcterms:modified>
</cp:coreProperties>
</file>